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9F" w:rsidRDefault="00276B9F" w:rsidP="00276B9F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bookmarkStart w:id="0" w:name="_GoBack"/>
      <w:bookmarkEnd w:id="0"/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Instrucciones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para abordar un ensayo</w:t>
      </w: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:</w:t>
      </w:r>
    </w:p>
    <w:p w:rsidR="00276B9F" w:rsidRPr="00276B9F" w:rsidRDefault="00276B9F" w:rsidP="00276B9F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:rsidR="00276B9F" w:rsidRPr="00276B9F" w:rsidRDefault="00276B9F" w:rsidP="00276B9F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1</w:t>
      </w:r>
    </w:p>
    <w:p w:rsidR="00276B9F" w:rsidRPr="00276B9F" w:rsidRDefault="00276B9F" w:rsidP="00276B9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Lea el ensayo</w:t>
      </w:r>
      <w:r w:rsidRPr="00276B9F">
        <w:rPr>
          <w:rFonts w:ascii="Arial" w:eastAsia="Times New Roman" w:hAnsi="Arial" w:cs="Arial"/>
          <w:color w:val="333333"/>
          <w:sz w:val="24"/>
          <w:szCs w:val="24"/>
        </w:rPr>
        <w:t> - una vez para tener una idea del contenido, el propósito del autor y las conclusiones que sugiere el texto. Baje la guardia en cuanto a la crítica de modo que usted pueda experimentar el ensayo según la intención del autor. Comprender el texto desde la perspectiva del autor, servirá para informar su argumento más tarde.</w:t>
      </w:r>
    </w:p>
    <w:p w:rsidR="00276B9F" w:rsidRPr="00276B9F" w:rsidRDefault="00276B9F" w:rsidP="00276B9F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2</w:t>
      </w:r>
    </w:p>
    <w:p w:rsidR="00276B9F" w:rsidRPr="00276B9F" w:rsidRDefault="00276B9F" w:rsidP="00276B9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Tome notas sobre el ensayo</w:t>
      </w:r>
      <w:r w:rsidRPr="00276B9F">
        <w:rPr>
          <w:rFonts w:ascii="Arial" w:eastAsia="Times New Roman" w:hAnsi="Arial" w:cs="Arial"/>
          <w:color w:val="333333"/>
          <w:sz w:val="24"/>
          <w:szCs w:val="24"/>
        </w:rPr>
        <w:t> - en la segunda lectura, señalando las contradicciones, afirmaciones discutibles y temas interesantes. El análisis o la crítica de un ensayo después de la primera lectura es difícil de lograr porque el procesamiento de un texto desconocido le obliga a hacer conexiones que pueden no ser evidentes la primera vez. Mantenga suficiente distancia del texto durante las lecturas posteriores para distinguir entre las ideas del autor y su propia opinión sobre esas ideas.</w:t>
      </w:r>
    </w:p>
    <w:p w:rsidR="00276B9F" w:rsidRPr="00276B9F" w:rsidRDefault="00276B9F" w:rsidP="00276B9F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3</w:t>
      </w:r>
    </w:p>
    <w:p w:rsidR="00276B9F" w:rsidRPr="00276B9F" w:rsidRDefault="00276B9F" w:rsidP="00276B9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Conteste preguntas específicas sobre el ensayo</w:t>
      </w:r>
      <w:r w:rsidRPr="00276B9F">
        <w:rPr>
          <w:rFonts w:ascii="Arial" w:eastAsia="Times New Roman" w:hAnsi="Arial" w:cs="Arial"/>
          <w:color w:val="333333"/>
          <w:sz w:val="24"/>
          <w:szCs w:val="24"/>
        </w:rPr>
        <w:t xml:space="preserve"> - que incluyan la identificación de la idea del autor y su propósito. Para analizar el ensayo, se determinarán las preguntas o las teorías de la dirección de los autores, así como los detalles o puntos que apoyan su argumento. Tenga en cuenta la conclusión del autor sobre el tema en estudio y articule en sus propias palabras lo que el autor está tratando de decir. Una vez que haya analizado el ensayo, estará mejor preparado para la crítica del texto.</w:t>
      </w:r>
    </w:p>
    <w:p w:rsidR="00276B9F" w:rsidRPr="00276B9F" w:rsidRDefault="00276B9F" w:rsidP="00276B9F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4</w:t>
      </w:r>
    </w:p>
    <w:p w:rsidR="00276B9F" w:rsidRPr="00276B9F" w:rsidRDefault="00276B9F" w:rsidP="00276B9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Descomponga el análisis del ensayo</w:t>
      </w:r>
      <w:r w:rsidRPr="00276B9F">
        <w:rPr>
          <w:rFonts w:ascii="Arial" w:eastAsia="Times New Roman" w:hAnsi="Arial" w:cs="Arial"/>
          <w:color w:val="333333"/>
          <w:sz w:val="24"/>
          <w:szCs w:val="24"/>
        </w:rPr>
        <w:t xml:space="preserve"> - Busque agujeros en la presentación, como si el autor presentó y negó exitosamente puntos de vista opuestos. Decida si siente que el autor ha dado suficientes pruebas para apoyar sus puntos. Identifique las fortalezas y debilidades en el contenido y la organización del ensayo. Tal vez el autor presenta ideas basadas en la hipótesis hereditaria que deja de reconocer o validar.</w:t>
      </w:r>
    </w:p>
    <w:p w:rsidR="00276B9F" w:rsidRPr="00276B9F" w:rsidRDefault="00276B9F" w:rsidP="00276B9F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5</w:t>
      </w:r>
    </w:p>
    <w:p w:rsidR="00276B9F" w:rsidRPr="00276B9F" w:rsidRDefault="00276B9F" w:rsidP="00276B9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276B9F">
        <w:rPr>
          <w:rFonts w:ascii="Arial" w:eastAsia="Times New Roman" w:hAnsi="Arial" w:cs="Arial"/>
          <w:b/>
          <w:bCs/>
          <w:color w:val="333333"/>
          <w:sz w:val="24"/>
          <w:szCs w:val="24"/>
        </w:rPr>
        <w:t>Articule su reacción crítica a la redacción</w:t>
      </w:r>
      <w:r w:rsidRPr="00276B9F">
        <w:rPr>
          <w:rFonts w:ascii="Arial" w:eastAsia="Times New Roman" w:hAnsi="Arial" w:cs="Arial"/>
          <w:color w:val="333333"/>
          <w:sz w:val="24"/>
          <w:szCs w:val="24"/>
        </w:rPr>
        <w:t xml:space="preserve"> - señalando los puntos de contención o de acuerdo. Su trabajo como lector crítico es presentar un resumen de información de los ensayos analizados, seguido por su interpretación del significado del autor. Realice y presente este aspecto de su trabajo para que pueda evaluar de manera inteligente y eficaz el texto basado en su análisis.</w:t>
      </w:r>
    </w:p>
    <w:p w:rsidR="00276B9F" w:rsidRPr="00276B9F" w:rsidRDefault="00276B9F" w:rsidP="00276B9F">
      <w:pPr>
        <w:shd w:val="clear" w:color="auto" w:fill="FFFFFF"/>
        <w:spacing w:after="0" w:line="0" w:lineRule="auto"/>
        <w:rPr>
          <w:ins w:id="1" w:author="Unknown"/>
          <w:rFonts w:ascii="Arial" w:eastAsia="Times New Roman" w:hAnsi="Arial" w:cs="Arial"/>
          <w:b/>
          <w:bCs/>
          <w:color w:val="333333"/>
          <w:sz w:val="54"/>
          <w:szCs w:val="54"/>
        </w:rPr>
      </w:pPr>
      <w:ins w:id="2" w:author="Unknown">
        <w:r w:rsidRPr="00276B9F">
          <w:rPr>
            <w:rFonts w:ascii="Arial" w:eastAsia="Times New Roman" w:hAnsi="Arial" w:cs="Arial"/>
            <w:b/>
            <w:bCs/>
            <w:color w:val="333333"/>
            <w:sz w:val="54"/>
            <w:szCs w:val="54"/>
          </w:rPr>
          <w:t>6</w:t>
        </w:r>
      </w:ins>
    </w:p>
    <w:p w:rsidR="00CC64E8" w:rsidRPr="003C0C10" w:rsidRDefault="00CC64E8" w:rsidP="00CC64E8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CC64E8" w:rsidRPr="003C0C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12097"/>
    <w:multiLevelType w:val="multilevel"/>
    <w:tmpl w:val="E4CA9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3568EE"/>
    <w:multiLevelType w:val="multilevel"/>
    <w:tmpl w:val="6EC2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9D4829"/>
    <w:multiLevelType w:val="hybridMultilevel"/>
    <w:tmpl w:val="89A4D3F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8E"/>
    <w:rsid w:val="00013150"/>
    <w:rsid w:val="00041424"/>
    <w:rsid w:val="0008628D"/>
    <w:rsid w:val="000C794E"/>
    <w:rsid w:val="000F2ADD"/>
    <w:rsid w:val="000F7492"/>
    <w:rsid w:val="001435E6"/>
    <w:rsid w:val="00244CA1"/>
    <w:rsid w:val="00257855"/>
    <w:rsid w:val="00275648"/>
    <w:rsid w:val="00276B9F"/>
    <w:rsid w:val="002C1B12"/>
    <w:rsid w:val="002D7754"/>
    <w:rsid w:val="003C0C10"/>
    <w:rsid w:val="00436EB1"/>
    <w:rsid w:val="0045660F"/>
    <w:rsid w:val="00695F55"/>
    <w:rsid w:val="006B2D52"/>
    <w:rsid w:val="007005A7"/>
    <w:rsid w:val="007A048E"/>
    <w:rsid w:val="007D08D1"/>
    <w:rsid w:val="008444F6"/>
    <w:rsid w:val="00867134"/>
    <w:rsid w:val="008C1E8E"/>
    <w:rsid w:val="00A95034"/>
    <w:rsid w:val="00C74A29"/>
    <w:rsid w:val="00CA63EA"/>
    <w:rsid w:val="00CC64E8"/>
    <w:rsid w:val="00D4277E"/>
    <w:rsid w:val="00DB4F02"/>
    <w:rsid w:val="00E403B6"/>
    <w:rsid w:val="00F16D96"/>
    <w:rsid w:val="00FA3D50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8E"/>
  </w:style>
  <w:style w:type="paragraph" w:styleId="Heading3">
    <w:name w:val="heading 3"/>
    <w:basedOn w:val="Normal"/>
    <w:link w:val="Heading3Char"/>
    <w:uiPriority w:val="9"/>
    <w:qFormat/>
    <w:rsid w:val="00436E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E8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36EB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semiHidden/>
    <w:unhideWhenUsed/>
    <w:rsid w:val="0043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3C0C10"/>
  </w:style>
  <w:style w:type="character" w:customStyle="1" w:styleId="j-jk9ej-pjvnoc">
    <w:name w:val="j-jk9ej-pjvnoc"/>
    <w:basedOn w:val="DefaultParagraphFont"/>
    <w:rsid w:val="00275648"/>
  </w:style>
  <w:style w:type="character" w:styleId="Strong">
    <w:name w:val="Strong"/>
    <w:basedOn w:val="DefaultParagraphFont"/>
    <w:uiPriority w:val="22"/>
    <w:qFormat/>
    <w:rsid w:val="00276B9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76B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8E"/>
  </w:style>
  <w:style w:type="paragraph" w:styleId="Heading3">
    <w:name w:val="heading 3"/>
    <w:basedOn w:val="Normal"/>
    <w:link w:val="Heading3Char"/>
    <w:uiPriority w:val="9"/>
    <w:qFormat/>
    <w:rsid w:val="00436E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E8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36EB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semiHidden/>
    <w:unhideWhenUsed/>
    <w:rsid w:val="0043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3C0C10"/>
  </w:style>
  <w:style w:type="character" w:customStyle="1" w:styleId="j-jk9ej-pjvnoc">
    <w:name w:val="j-jk9ej-pjvnoc"/>
    <w:basedOn w:val="DefaultParagraphFont"/>
    <w:rsid w:val="00275648"/>
  </w:style>
  <w:style w:type="character" w:styleId="Strong">
    <w:name w:val="Strong"/>
    <w:basedOn w:val="DefaultParagraphFont"/>
    <w:uiPriority w:val="22"/>
    <w:qFormat/>
    <w:rsid w:val="00276B9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76B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4610">
          <w:marLeft w:val="240"/>
          <w:marRight w:val="24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1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1595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736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22905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8517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340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55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8931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34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6676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837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0025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2082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3240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31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6090">
              <w:marLeft w:val="12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131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5958">
              <w:marLeft w:val="180"/>
              <w:marRight w:val="180"/>
              <w:marTop w:val="12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10B0-E823-4E39-A2DC-118690DA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2</cp:revision>
  <cp:lastPrinted>2017-03-01T17:13:00Z</cp:lastPrinted>
  <dcterms:created xsi:type="dcterms:W3CDTF">2017-03-10T15:06:00Z</dcterms:created>
  <dcterms:modified xsi:type="dcterms:W3CDTF">2017-03-10T15:06:00Z</dcterms:modified>
</cp:coreProperties>
</file>